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word/activeX/activeX23.xml" ContentType="application/vnd.ms-office.activeX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activeX/activeX25.xml" ContentType="application/vnd.ms-office.activeX+xml"/>
  <Override PartName="/docProps/core.xml" ContentType="application/vnd.openxmlformats-package.core-properties+xml"/>
  <Override PartName="/word/activeX/activeX24.xml" ContentType="application/vnd.ms-office.activeX+xml"/>
  <Override PartName="/word/activeX/activeX22.xml" ContentType="application/vnd.ms-office.activeX+xml"/>
  <Override PartName="/word/activeX/activeX18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5.xml" ContentType="application/vnd.ms-office.activeX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7.xml" ContentType="application/vnd.ms-office.activeX+xml"/>
  <Override PartName="/word/numbering.xml" ContentType="application/vnd.openxmlformats-officedocument.wordprocessingml.numbering+xml"/>
  <Override PartName="/word/activeX/activeX19.xml" ContentType="application/vnd.ms-office.activeX+xml"/>
  <Override PartName="/word/activeX/activeX20.xml" ContentType="application/vnd.ms-office.activeX+xml"/>
  <Override PartName="/word/activeX/activeX16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21.xml" ContentType="application/vnd.ms-office.activeX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C8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EVC Institutional Effectiveness Committee</w:t>
      </w:r>
    </w:p>
    <w:p w:rsidR="00BD6DEC" w:rsidRPr="00852637" w:rsidRDefault="00B662C8" w:rsidP="00BD6DEC">
      <w:pPr>
        <w:spacing w:after="0"/>
        <w:rPr>
          <w:b/>
          <w:sz w:val="32"/>
          <w:szCs w:val="32"/>
        </w:rPr>
      </w:pPr>
      <w:r w:rsidRPr="00852637">
        <w:rPr>
          <w:b/>
          <w:sz w:val="32"/>
          <w:szCs w:val="32"/>
        </w:rPr>
        <w:t>Program Review Feedback and Evaluation Form</w:t>
      </w:r>
    </w:p>
    <w:p w:rsidR="00163A99" w:rsidRPr="00852637" w:rsidRDefault="00163A99">
      <w:pPr>
        <w:rPr>
          <w:b/>
        </w:rPr>
      </w:pPr>
      <w:r w:rsidRPr="00852637">
        <w:rPr>
          <w:b/>
          <w:u w:val="single"/>
        </w:rPr>
        <w:t>Program/Department Title:</w:t>
      </w:r>
      <w:r w:rsidR="00792D21">
        <w:rPr>
          <w:b/>
        </w:rPr>
        <w:t xml:space="preserve">   ENLACE (follow up)</w:t>
      </w:r>
      <w:r w:rsidR="00792D21">
        <w:rPr>
          <w:b/>
        </w:rPr>
        <w:tab/>
      </w:r>
      <w:r w:rsidR="00792D21">
        <w:rPr>
          <w:b/>
        </w:rPr>
        <w:tab/>
      </w:r>
      <w:r w:rsidR="00EF791B" w:rsidRPr="00852637">
        <w:rPr>
          <w:b/>
        </w:rPr>
        <w:tab/>
      </w:r>
      <w:r w:rsidR="00E02150" w:rsidRPr="00852637">
        <w:rPr>
          <w:b/>
          <w:u w:val="single"/>
        </w:rPr>
        <w:t>Date</w:t>
      </w:r>
      <w:r w:rsidR="00E02150" w:rsidRPr="00852637">
        <w:rPr>
          <w:b/>
        </w:rPr>
        <w:t>:</w:t>
      </w:r>
      <w:r w:rsidR="00792D21">
        <w:rPr>
          <w:b/>
        </w:rPr>
        <w:t xml:space="preserve"> Feb. 28, 2013</w:t>
      </w:r>
    </w:p>
    <w:p w:rsidR="00163A99" w:rsidRPr="00792D21" w:rsidRDefault="00163A99">
      <w:pPr>
        <w:rPr>
          <w:b/>
        </w:rPr>
      </w:pPr>
      <w:r w:rsidRPr="00852637">
        <w:rPr>
          <w:b/>
          <w:u w:val="single"/>
        </w:rPr>
        <w:t xml:space="preserve">Name of IEC </w:t>
      </w:r>
      <w:r w:rsidR="00B903E1" w:rsidRPr="00852637">
        <w:rPr>
          <w:b/>
          <w:u w:val="single"/>
        </w:rPr>
        <w:t>Member</w:t>
      </w:r>
      <w:r w:rsidR="004552C4" w:rsidRPr="00852637">
        <w:rPr>
          <w:b/>
          <w:u w:val="single"/>
        </w:rPr>
        <w:t xml:space="preserve"> (person completing this form)</w:t>
      </w:r>
      <w:r w:rsidRPr="00852637">
        <w:rPr>
          <w:b/>
          <w:u w:val="single"/>
        </w:rPr>
        <w:t>:</w:t>
      </w:r>
      <w:r w:rsidR="00792D21">
        <w:rPr>
          <w:b/>
        </w:rPr>
        <w:t xml:space="preserve"> R.J. Ruppenthal</w:t>
      </w:r>
    </w:p>
    <w:p w:rsidR="0013564F" w:rsidRPr="00852637" w:rsidRDefault="00FC0633">
      <w:pPr>
        <w:rPr>
          <w:b/>
          <w:u w:val="single"/>
        </w:rPr>
      </w:pPr>
      <w:r w:rsidRPr="00852637">
        <w:rPr>
          <w:b/>
          <w:u w:val="single"/>
        </w:rPr>
        <w:t>Summary Section</w:t>
      </w:r>
      <w:r w:rsidR="00B662C8" w:rsidRPr="00852637">
        <w:rPr>
          <w:b/>
          <w:u w:val="single"/>
        </w:rPr>
        <w:t xml:space="preserve"> </w:t>
      </w:r>
    </w:p>
    <w:p w:rsidR="00957A35" w:rsidRPr="00852637" w:rsidRDefault="00FC0633">
      <w:pPr>
        <w:rPr>
          <w:b/>
        </w:rPr>
      </w:pPr>
      <w:r w:rsidRPr="00852637">
        <w:rPr>
          <w:b/>
        </w:rPr>
        <w:t xml:space="preserve">1. </w:t>
      </w:r>
      <w:r w:rsidR="0061457D" w:rsidRPr="00852637">
        <w:rPr>
          <w:b/>
        </w:rPr>
        <w:t>Brief summary of program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E46514" w:rsidRPr="00852637" w:rsidTr="00DF0365">
        <w:trPr>
          <w:trHeight w:val="140"/>
        </w:trPr>
        <w:tc>
          <w:tcPr>
            <w:tcW w:w="0" w:type="auto"/>
          </w:tcPr>
          <w:p w:rsidR="00E46514" w:rsidRPr="00852637" w:rsidRDefault="00792D21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E46514" w:rsidRPr="00852637" w:rsidRDefault="00436BE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E6667" w:rsidRPr="00852637" w:rsidTr="0080574C">
        <w:trPr>
          <w:trHeight w:val="140"/>
        </w:trPr>
        <w:tc>
          <w:tcPr>
            <w:tcW w:w="0" w:type="auto"/>
          </w:tcPr>
          <w:p w:rsidR="00FE6667" w:rsidRPr="00852637" w:rsidRDefault="008F6C6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80574C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  <w:bookmarkEnd w:id="0"/>
          </w:p>
        </w:tc>
        <w:tc>
          <w:tcPr>
            <w:tcW w:w="0" w:type="auto"/>
          </w:tcPr>
          <w:p w:rsidR="00FE6667" w:rsidRPr="00852637" w:rsidRDefault="00436BEF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E6667" w:rsidRPr="00852637" w:rsidTr="0080574C">
        <w:trPr>
          <w:trHeight w:val="428"/>
        </w:trPr>
        <w:tc>
          <w:tcPr>
            <w:tcW w:w="0" w:type="auto"/>
          </w:tcPr>
          <w:p w:rsidR="00FE6667" w:rsidRPr="00852637" w:rsidRDefault="008F6C6D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0574C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251CA" w:rsidRPr="00852637" w:rsidRDefault="0080574C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251CA" w:rsidRPr="00852637" w:rsidRDefault="00A251CA">
      <w:pPr>
        <w:rPr>
          <w:b/>
        </w:rPr>
      </w:pPr>
      <w:r w:rsidRPr="00852637">
        <w:rPr>
          <w:b/>
        </w:rPr>
        <w:t xml:space="preserve">Comments: </w:t>
      </w:r>
    </w:p>
    <w:p w:rsidR="00FC0633" w:rsidRPr="00852637" w:rsidRDefault="008F6C6D">
      <w:pPr>
        <w:rPr>
          <w:b/>
        </w:rPr>
      </w:pPr>
      <w:r w:rsidRPr="00852637">
        <w:rPr>
          <w:b/>
          <w:lang w:eastAsia="ko-KR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451.4pt;height:36.45pt" o:ole="">
            <v:imagedata r:id="rId6" o:title=""/>
          </v:shape>
          <w:control r:id="rId7" w:name="TextBox1" w:shapeid="_x0000_i1075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2. Program’s definition of success </w:t>
      </w:r>
      <w:r w:rsidR="00D708F3" w:rsidRPr="00852637">
        <w:rPr>
          <w:b/>
        </w:rPr>
        <w:t xml:space="preserve">and </w:t>
      </w:r>
      <w:r w:rsidR="00AD4428" w:rsidRPr="00852637">
        <w:rPr>
          <w:b/>
        </w:rPr>
        <w:t>how it is measured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CB7B5A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CB7B5A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8F6C6D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7" type="#_x0000_t75" style="width:451.4pt;height:36.45pt" o:ole="">
            <v:imagedata r:id="rId8" o:title=""/>
          </v:shape>
          <w:control r:id="rId9" w:name="TextBox11" w:shapeid="_x0000_i1077"/>
        </w:object>
      </w:r>
    </w:p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3. </w:t>
      </w:r>
      <w:r w:rsidR="00AD4428" w:rsidRPr="00852637">
        <w:rPr>
          <w:b/>
        </w:rPr>
        <w:t>Results of any success measures applied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CB7B5A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CB7B5A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56FB0" w:rsidRPr="00852637" w:rsidRDefault="00A56FB0" w:rsidP="00A56FB0">
      <w:pPr>
        <w:rPr>
          <w:b/>
        </w:rPr>
      </w:pPr>
      <w:r w:rsidRPr="00852637">
        <w:rPr>
          <w:b/>
        </w:rPr>
        <w:t xml:space="preserve">Comments: </w:t>
      </w:r>
    </w:p>
    <w:p w:rsidR="00A56FB0" w:rsidRPr="00852637" w:rsidRDefault="008F6C6D" w:rsidP="00A56F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79" type="#_x0000_t75" style="width:451.4pt;height:36.45pt" o:ole="">
            <v:imagedata r:id="rId10" o:title=""/>
          </v:shape>
          <w:control r:id="rId11" w:name="TextBox111" w:shapeid="_x0000_i1079"/>
        </w:object>
      </w:r>
    </w:p>
    <w:p w:rsidR="00AD4428" w:rsidRPr="00852637" w:rsidRDefault="00AD4428" w:rsidP="00AD4428">
      <w:pPr>
        <w:rPr>
          <w:b/>
        </w:rPr>
      </w:pPr>
      <w:r w:rsidRPr="00852637">
        <w:rPr>
          <w:b/>
        </w:rPr>
        <w:t>4. Where would you like the program to be three years from now?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C433A8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D4428" w:rsidRPr="00852637" w:rsidRDefault="00AD4428" w:rsidP="00AD4428">
      <w:pPr>
        <w:rPr>
          <w:b/>
        </w:rPr>
      </w:pPr>
      <w:r w:rsidRPr="00852637">
        <w:rPr>
          <w:b/>
        </w:rPr>
        <w:t xml:space="preserve">Comments: </w:t>
      </w:r>
    </w:p>
    <w:p w:rsidR="00AD4428" w:rsidRPr="00852637" w:rsidRDefault="008F6C6D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1" type="#_x0000_t75" style="width:451.4pt;height:36.45pt" o:ole="">
            <v:imagedata r:id="rId12" o:title=""/>
          </v:shape>
          <w:control r:id="rId13" w:name="TextBox112" w:shapeid="_x0000_i1081"/>
        </w:object>
      </w:r>
    </w:p>
    <w:p w:rsidR="00B131A8" w:rsidRPr="00852637" w:rsidRDefault="00B131A8" w:rsidP="00B131A8">
      <w:pPr>
        <w:rPr>
          <w:b/>
        </w:rPr>
      </w:pPr>
      <w:r w:rsidRPr="00852637">
        <w:rPr>
          <w:b/>
          <w:u w:val="single"/>
        </w:rPr>
        <w:lastRenderedPageBreak/>
        <w:t xml:space="preserve">Part A: Overview of Program </w:t>
      </w:r>
    </w:p>
    <w:p w:rsidR="00B131A8" w:rsidRPr="00852637" w:rsidRDefault="00A04900" w:rsidP="00A04900">
      <w:pPr>
        <w:rPr>
          <w:b/>
        </w:rPr>
      </w:pPr>
      <w:r w:rsidRPr="00852637">
        <w:rPr>
          <w:b/>
        </w:rPr>
        <w:t>1. &amp; 2.  Program’s CTA’s and their alignment with the college’s goals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987A4D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4900" w:rsidRPr="00852637" w:rsidRDefault="00A04900" w:rsidP="00A04900">
      <w:pPr>
        <w:rPr>
          <w:b/>
        </w:rPr>
      </w:pPr>
      <w:r w:rsidRPr="00852637">
        <w:rPr>
          <w:b/>
        </w:rPr>
        <w:t xml:space="preserve">Comments: </w:t>
      </w:r>
    </w:p>
    <w:p w:rsidR="00A04900" w:rsidRPr="00852637" w:rsidRDefault="008F6C6D" w:rsidP="00A0490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3" type="#_x0000_t75" style="width:451.4pt;height:36.45pt" o:ole="">
            <v:imagedata r:id="rId14" o:title=""/>
          </v:shape>
          <w:control r:id="rId15" w:name="TextBox1121" w:shapeid="_x0000_i1083"/>
        </w:object>
      </w:r>
    </w:p>
    <w:p w:rsidR="00A04900" w:rsidRPr="00852637" w:rsidRDefault="00074AD5" w:rsidP="00A04900">
      <w:pPr>
        <w:rPr>
          <w:b/>
        </w:rPr>
      </w:pPr>
      <w:r w:rsidRPr="00852637">
        <w:rPr>
          <w:b/>
        </w:rPr>
        <w:t>3. &amp; 4. State three recent accomplishments of the program (related to college’s goals). State the goals and focus of the department/program and how they contribute to college mission/goals.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987A4D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74AD5" w:rsidRPr="00852637" w:rsidRDefault="00074AD5" w:rsidP="00074AD5">
      <w:pPr>
        <w:rPr>
          <w:b/>
        </w:rPr>
      </w:pPr>
      <w:r w:rsidRPr="00852637">
        <w:rPr>
          <w:b/>
        </w:rPr>
        <w:t xml:space="preserve">Comments: </w:t>
      </w:r>
    </w:p>
    <w:p w:rsidR="00074AD5" w:rsidRPr="00852637" w:rsidRDefault="008F6C6D" w:rsidP="00074AD5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5" type="#_x0000_t75" style="width:451.4pt;height:36.45pt" o:ole="">
            <v:imagedata r:id="rId16" o:title=""/>
          </v:shape>
          <w:control r:id="rId17" w:name="TextBox1122" w:shapeid="_x0000_i1085"/>
        </w:object>
      </w:r>
    </w:p>
    <w:p w:rsidR="00074AD5" w:rsidRPr="00852637" w:rsidRDefault="00B72805" w:rsidP="00A04900">
      <w:pPr>
        <w:rPr>
          <w:b/>
        </w:rPr>
      </w:pPr>
      <w:r w:rsidRPr="00852637">
        <w:rPr>
          <w:b/>
        </w:rPr>
        <w:t xml:space="preserve">5, 6, 7, &amp; 8. </w:t>
      </w:r>
      <w:r w:rsidR="00792E2E" w:rsidRPr="00852637">
        <w:rPr>
          <w:b/>
        </w:rPr>
        <w:t>Data on student demographics, enrollment, productivity, and success rates. Should include analysis of any patterns or trends.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4D33BC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792E2E" w:rsidRPr="00852637" w:rsidRDefault="008F6C6D" w:rsidP="00792E2E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7" type="#_x0000_t75" style="width:451.4pt;height:36.45pt" o:ole="">
            <v:imagedata r:id="rId18" o:title=""/>
          </v:shape>
          <w:control r:id="rId19" w:name="TextBox1123" w:shapeid="_x0000_i1087"/>
        </w:object>
      </w:r>
    </w:p>
    <w:p w:rsidR="006D6AAF" w:rsidRPr="00852637" w:rsidRDefault="00792E2E">
      <w:pPr>
        <w:rPr>
          <w:b/>
        </w:rPr>
      </w:pPr>
      <w:r w:rsidRPr="00852637">
        <w:rPr>
          <w:b/>
        </w:rPr>
        <w:t>9. Advisory Committee (if applicable)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BB1F5E" w:rsidRPr="00852637" w:rsidTr="00DF0365">
        <w:trPr>
          <w:trHeight w:val="140"/>
        </w:trPr>
        <w:tc>
          <w:tcPr>
            <w:tcW w:w="0" w:type="auto"/>
          </w:tcPr>
          <w:p w:rsidR="00BB1F5E" w:rsidRPr="00852637" w:rsidRDefault="004D33BC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BB1F5E" w:rsidRPr="00852637" w:rsidTr="00DF0365">
        <w:trPr>
          <w:trHeight w:val="428"/>
        </w:trPr>
        <w:tc>
          <w:tcPr>
            <w:tcW w:w="0" w:type="auto"/>
          </w:tcPr>
          <w:p w:rsidR="00BB1F5E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B1F5E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BB1F5E" w:rsidRPr="00852637" w:rsidRDefault="00BB1F5E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92E2E" w:rsidRPr="00852637" w:rsidRDefault="00792E2E" w:rsidP="00792E2E">
      <w:pPr>
        <w:rPr>
          <w:b/>
        </w:rPr>
      </w:pPr>
      <w:r w:rsidRPr="00852637">
        <w:rPr>
          <w:b/>
        </w:rPr>
        <w:t xml:space="preserve">Comments: </w:t>
      </w:r>
    </w:p>
    <w:p w:rsidR="00BB1F5E" w:rsidRPr="00852637" w:rsidRDefault="008F6C6D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89" type="#_x0000_t75" style="width:451.4pt;height:36.45pt" o:ole="">
            <v:imagedata r:id="rId20" o:title=""/>
          </v:shape>
          <w:control r:id="rId21" w:name="TextBox1124" w:shapeid="_x0000_i1089"/>
        </w:object>
      </w:r>
    </w:p>
    <w:p w:rsidR="0055281E" w:rsidRPr="00852637" w:rsidRDefault="00C86378" w:rsidP="0055281E">
      <w:pPr>
        <w:rPr>
          <w:b/>
        </w:rPr>
      </w:pPr>
      <w:r w:rsidRPr="00852637">
        <w:rPr>
          <w:b/>
          <w:u w:val="single"/>
        </w:rPr>
        <w:t>Part B</w:t>
      </w:r>
      <w:r w:rsidR="0055281E" w:rsidRPr="00852637">
        <w:rPr>
          <w:b/>
          <w:u w:val="single"/>
        </w:rPr>
        <w:t xml:space="preserve">: Curriculum </w:t>
      </w:r>
    </w:p>
    <w:p w:rsidR="00AE4CF7" w:rsidRPr="00852637" w:rsidRDefault="0055281E" w:rsidP="00AE4CF7">
      <w:pPr>
        <w:rPr>
          <w:b/>
        </w:rPr>
      </w:pPr>
      <w:r w:rsidRPr="00852637">
        <w:rPr>
          <w:b/>
        </w:rPr>
        <w:t>1, 2, &amp; 3</w:t>
      </w:r>
      <w:r w:rsidR="00AE4CF7" w:rsidRPr="00852637">
        <w:rPr>
          <w:b/>
        </w:rPr>
        <w:t xml:space="preserve">. </w:t>
      </w:r>
      <w:r w:rsidRPr="00852637">
        <w:rPr>
          <w:b/>
        </w:rPr>
        <w:t xml:space="preserve">Identify all courses and explain their importance. State how program has remained current in the discipline. Have all courses been updated in last six years? If not, present a plan for completion.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E4CF7" w:rsidRPr="00852637" w:rsidTr="00DF0365">
        <w:trPr>
          <w:trHeight w:val="140"/>
        </w:trPr>
        <w:tc>
          <w:tcPr>
            <w:tcW w:w="0" w:type="auto"/>
          </w:tcPr>
          <w:p w:rsidR="00AE4CF7" w:rsidRPr="00852637" w:rsidRDefault="004D33BC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E4CF7" w:rsidRPr="00852637" w:rsidTr="00DF0365">
        <w:trPr>
          <w:trHeight w:val="428"/>
        </w:trPr>
        <w:tc>
          <w:tcPr>
            <w:tcW w:w="0" w:type="auto"/>
          </w:tcPr>
          <w:p w:rsidR="00AE4CF7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4CF7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E4CF7" w:rsidRPr="00852637" w:rsidRDefault="00AE4CF7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E4CF7" w:rsidRPr="00852637" w:rsidRDefault="00AE4CF7" w:rsidP="00AE4CF7">
      <w:pPr>
        <w:rPr>
          <w:b/>
        </w:rPr>
      </w:pPr>
      <w:r w:rsidRPr="00852637">
        <w:rPr>
          <w:b/>
        </w:rPr>
        <w:t xml:space="preserve">Comments: </w:t>
      </w:r>
    </w:p>
    <w:p w:rsidR="00AE4CF7" w:rsidRPr="00852637" w:rsidRDefault="008F6C6D" w:rsidP="00AE4CF7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1" type="#_x0000_t75" style="width:451.4pt;height:36.45pt" o:ole="">
            <v:imagedata r:id="rId22" o:title=""/>
          </v:shape>
          <w:control r:id="rId23" w:name="TextBox11241" w:shapeid="_x0000_i1091"/>
        </w:object>
      </w:r>
    </w:p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4 &amp; 5. Describe any innovative strategies or pedagogy. Discuss plans for future curricular modification.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14647F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F26ED0" w:rsidRPr="00852637" w:rsidTr="00DF0365">
        <w:trPr>
          <w:trHeight w:val="140"/>
        </w:trPr>
        <w:tc>
          <w:tcPr>
            <w:tcW w:w="0" w:type="auto"/>
          </w:tcPr>
          <w:p w:rsidR="00F26ED0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F26ED0" w:rsidRPr="00852637" w:rsidTr="00DF0365">
        <w:trPr>
          <w:trHeight w:val="428"/>
        </w:trPr>
        <w:tc>
          <w:tcPr>
            <w:tcW w:w="0" w:type="auto"/>
          </w:tcPr>
          <w:p w:rsidR="00F26ED0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6ED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F26ED0" w:rsidRPr="00852637" w:rsidRDefault="00F26ED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F26ED0" w:rsidRPr="00852637" w:rsidRDefault="00F26ED0" w:rsidP="00F26ED0">
      <w:pPr>
        <w:rPr>
          <w:b/>
        </w:rPr>
      </w:pPr>
      <w:r w:rsidRPr="00852637">
        <w:rPr>
          <w:b/>
        </w:rPr>
        <w:t xml:space="preserve">Comments: </w:t>
      </w:r>
    </w:p>
    <w:p w:rsidR="00F26ED0" w:rsidRPr="00852637" w:rsidRDefault="008F6C6D" w:rsidP="00F26ED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3" type="#_x0000_t75" style="width:451.4pt;height:36.45pt" o:ole="">
            <v:imagedata r:id="rId24" o:title=""/>
          </v:shape>
          <w:control r:id="rId25" w:name="TextBox112411" w:shapeid="_x0000_i1093"/>
        </w:object>
      </w:r>
    </w:p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6 &amp; 7. Explain any articulation. </w:t>
      </w:r>
      <w:r w:rsidR="00C86378" w:rsidRPr="00852637">
        <w:rPr>
          <w:b/>
        </w:rPr>
        <w:t xml:space="preserve">Describe any outside accreditation or certification.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9011E0" w:rsidRPr="00852637" w:rsidTr="00DF0365">
        <w:trPr>
          <w:trHeight w:val="140"/>
        </w:trPr>
        <w:tc>
          <w:tcPr>
            <w:tcW w:w="0" w:type="auto"/>
          </w:tcPr>
          <w:p w:rsidR="009011E0" w:rsidRPr="00852637" w:rsidRDefault="0014647F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9011E0" w:rsidRPr="00852637" w:rsidTr="00DF0365">
        <w:trPr>
          <w:trHeight w:val="428"/>
        </w:trPr>
        <w:tc>
          <w:tcPr>
            <w:tcW w:w="0" w:type="auto"/>
          </w:tcPr>
          <w:p w:rsidR="009011E0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011E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9011E0" w:rsidRPr="00852637" w:rsidRDefault="009011E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9011E0" w:rsidRPr="00852637" w:rsidRDefault="009011E0" w:rsidP="009011E0">
      <w:pPr>
        <w:rPr>
          <w:b/>
        </w:rPr>
      </w:pPr>
      <w:r w:rsidRPr="00852637">
        <w:rPr>
          <w:b/>
        </w:rPr>
        <w:t xml:space="preserve">Comments: </w:t>
      </w:r>
    </w:p>
    <w:p w:rsidR="009011E0" w:rsidRPr="00852637" w:rsidRDefault="008F6C6D" w:rsidP="009011E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095" type="#_x0000_t75" style="width:451.4pt;height:36.45pt" o:ole="">
            <v:imagedata r:id="rId8" o:title=""/>
          </v:shape>
          <w:control r:id="rId26" w:name="TextBox112412" w:shapeid="_x0000_i1095"/>
        </w:object>
      </w:r>
    </w:p>
    <w:p w:rsidR="00C86378" w:rsidRPr="00852637" w:rsidRDefault="00C86378" w:rsidP="00C86378">
      <w:pPr>
        <w:rPr>
          <w:b/>
        </w:rPr>
      </w:pPr>
      <w:r w:rsidRPr="00852637">
        <w:rPr>
          <w:b/>
          <w:u w:val="single"/>
        </w:rPr>
        <w:t xml:space="preserve">Part C: Student Learning Outcomes </w:t>
      </w:r>
    </w:p>
    <w:p w:rsidR="00C86378" w:rsidRPr="00852637" w:rsidRDefault="007E2BCF" w:rsidP="00C86378">
      <w:pPr>
        <w:rPr>
          <w:b/>
        </w:rPr>
      </w:pPr>
      <w:r w:rsidRPr="00852637">
        <w:rPr>
          <w:b/>
        </w:rPr>
        <w:t>1</w:t>
      </w:r>
      <w:r w:rsidR="00C86378" w:rsidRPr="00852637">
        <w:rPr>
          <w:b/>
        </w:rPr>
        <w:t xml:space="preserve">. </w:t>
      </w:r>
      <w:r w:rsidRPr="00852637">
        <w:rPr>
          <w:b/>
        </w:rPr>
        <w:t xml:space="preserve">Course level SLOs.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C86378" w:rsidRPr="00852637" w:rsidTr="00DF0365">
        <w:trPr>
          <w:trHeight w:val="140"/>
        </w:trPr>
        <w:tc>
          <w:tcPr>
            <w:tcW w:w="0" w:type="auto"/>
          </w:tcPr>
          <w:p w:rsidR="00C86378" w:rsidRPr="00852637" w:rsidRDefault="0014647F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C86378" w:rsidRPr="00852637" w:rsidTr="00DF0365">
        <w:trPr>
          <w:trHeight w:val="428"/>
        </w:trPr>
        <w:tc>
          <w:tcPr>
            <w:tcW w:w="0" w:type="auto"/>
          </w:tcPr>
          <w:p w:rsidR="00C86378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86378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C86378" w:rsidRPr="00852637" w:rsidRDefault="00C86378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C86378" w:rsidRPr="00852637" w:rsidRDefault="00C86378" w:rsidP="00C86378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8F6C6D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28" type="#_x0000_t75" style="width:451.4pt;height:36.45pt" o:ole="">
            <v:imagedata r:id="rId27" o:title=""/>
          </v:shape>
          <w:control r:id="rId28" w:name="TextBox112413" w:shapeid="_x0000_i1128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2. Program level SLOs (for certificates or degrees).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DC3A65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8F6C6D" w:rsidP="007E2BCF">
      <w:pPr>
        <w:rPr>
          <w:b/>
        </w:rPr>
      </w:pPr>
      <w:r w:rsidRPr="00852637">
        <w:rPr>
          <w:b/>
          <w:lang w:eastAsia="ko-KR"/>
        </w:rPr>
        <w:lastRenderedPageBreak/>
        <w:object w:dxaOrig="225" w:dyaOrig="225">
          <v:shape id="_x0000_i1099" type="#_x0000_t75" style="width:451.4pt;height:36.45pt" o:ole="">
            <v:imagedata r:id="rId8" o:title=""/>
          </v:shape>
          <w:control r:id="rId29" w:name="TextBox1124131" w:shapeid="_x0000_i1099"/>
        </w:object>
      </w:r>
    </w:p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3. Describe all assessment mechanisms you are using to evaluate SLOs. Provide results of analysis.  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DC3A65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E2BCF" w:rsidRPr="00852637" w:rsidTr="00DF0365">
        <w:trPr>
          <w:trHeight w:val="140"/>
        </w:trPr>
        <w:tc>
          <w:tcPr>
            <w:tcW w:w="0" w:type="auto"/>
          </w:tcPr>
          <w:p w:rsidR="007E2BCF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E2BCF" w:rsidRPr="00852637" w:rsidTr="00DF0365">
        <w:trPr>
          <w:trHeight w:val="428"/>
        </w:trPr>
        <w:tc>
          <w:tcPr>
            <w:tcW w:w="0" w:type="auto"/>
          </w:tcPr>
          <w:p w:rsidR="007E2BCF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2BCF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E2BCF" w:rsidRPr="00852637" w:rsidRDefault="007E2BCF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E2BCF" w:rsidRPr="00852637" w:rsidRDefault="007E2BCF" w:rsidP="007E2BCF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8F6C6D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1" type="#_x0000_t75" style="width:451.4pt;height:36.45pt" o:ole="">
            <v:imagedata r:id="rId30" o:title=""/>
          </v:shape>
          <w:control r:id="rId31" w:name="TextBox1124132" w:shapeid="_x0000_i1101"/>
        </w:object>
      </w:r>
    </w:p>
    <w:p w:rsidR="0037328A" w:rsidRPr="00852637" w:rsidRDefault="0037328A" w:rsidP="0037328A">
      <w:pPr>
        <w:rPr>
          <w:b/>
        </w:rPr>
      </w:pPr>
      <w:r w:rsidRPr="00852637">
        <w:rPr>
          <w:b/>
          <w:u w:val="single"/>
        </w:rPr>
        <w:t xml:space="preserve">Part D: Faculty and Staff </w:t>
      </w:r>
    </w:p>
    <w:p w:rsidR="0037328A" w:rsidRPr="00852637" w:rsidRDefault="0037328A" w:rsidP="0037328A">
      <w:pPr>
        <w:rPr>
          <w:b/>
        </w:rPr>
      </w:pPr>
      <w:r w:rsidRPr="00852637">
        <w:rPr>
          <w:b/>
        </w:rPr>
        <w:t>1</w:t>
      </w:r>
      <w:r w:rsidR="002C7556" w:rsidRPr="00852637">
        <w:rPr>
          <w:b/>
        </w:rPr>
        <w:t xml:space="preserve"> &amp; 2</w:t>
      </w:r>
      <w:r w:rsidRPr="00852637">
        <w:rPr>
          <w:b/>
        </w:rPr>
        <w:t xml:space="preserve">. List current faculty and staff members. List professional development activities they have completed in last six years.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37328A" w:rsidRPr="00852637" w:rsidTr="00DF0365">
        <w:trPr>
          <w:trHeight w:val="140"/>
        </w:trPr>
        <w:tc>
          <w:tcPr>
            <w:tcW w:w="0" w:type="auto"/>
          </w:tcPr>
          <w:p w:rsidR="0037328A" w:rsidRPr="00852637" w:rsidRDefault="009134F6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37328A" w:rsidRPr="00852637" w:rsidTr="00DF0365">
        <w:trPr>
          <w:trHeight w:val="428"/>
        </w:trPr>
        <w:tc>
          <w:tcPr>
            <w:tcW w:w="0" w:type="auto"/>
          </w:tcPr>
          <w:p w:rsidR="0037328A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328A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37328A" w:rsidRPr="00852637" w:rsidRDefault="0037328A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37328A" w:rsidRPr="00852637" w:rsidRDefault="0037328A" w:rsidP="0037328A">
      <w:pPr>
        <w:rPr>
          <w:b/>
        </w:rPr>
      </w:pPr>
      <w:r w:rsidRPr="00852637">
        <w:rPr>
          <w:b/>
        </w:rPr>
        <w:t xml:space="preserve">Comments: </w:t>
      </w:r>
    </w:p>
    <w:p w:rsidR="0037328A" w:rsidRPr="00852637" w:rsidRDefault="008F6C6D" w:rsidP="0037328A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3" type="#_x0000_t75" style="width:451.4pt;height:36.45pt" o:ole="">
            <v:imagedata r:id="rId8" o:title=""/>
          </v:shape>
          <w:control r:id="rId32" w:name="TextBox1124133" w:shapeid="_x0000_i1103"/>
        </w:object>
      </w:r>
    </w:p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3 &amp; 4. Identify current schedule for tenure review, regular faculty evaluation, adjunct faculty evaluation, and classified staff evaluation. </w:t>
      </w:r>
      <w:r w:rsidR="007D3741" w:rsidRPr="00852637">
        <w:rPr>
          <w:b/>
        </w:rPr>
        <w:t xml:space="preserve">Describe departmental orientation or mentoring process for new hires. 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C7556" w:rsidRPr="00852637" w:rsidTr="00DF0365">
        <w:trPr>
          <w:trHeight w:val="140"/>
        </w:trPr>
        <w:tc>
          <w:tcPr>
            <w:tcW w:w="0" w:type="auto"/>
          </w:tcPr>
          <w:p w:rsidR="002C7556" w:rsidRPr="00852637" w:rsidRDefault="009134F6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C7556" w:rsidRPr="00852637" w:rsidTr="00DF0365">
        <w:trPr>
          <w:trHeight w:val="428"/>
        </w:trPr>
        <w:tc>
          <w:tcPr>
            <w:tcW w:w="0" w:type="auto"/>
          </w:tcPr>
          <w:p w:rsidR="002C7556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7556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C7556" w:rsidRPr="00852637" w:rsidRDefault="002C7556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C7556" w:rsidRPr="00852637" w:rsidRDefault="002C7556" w:rsidP="002C7556">
      <w:pPr>
        <w:rPr>
          <w:b/>
        </w:rPr>
      </w:pPr>
      <w:r w:rsidRPr="00852637">
        <w:rPr>
          <w:b/>
        </w:rPr>
        <w:t xml:space="preserve">Comments: </w:t>
      </w:r>
    </w:p>
    <w:p w:rsidR="007E2BCF" w:rsidRPr="00852637" w:rsidRDefault="008F6C6D" w:rsidP="007E2BCF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5" type="#_x0000_t75" style="width:451.4pt;height:36.45pt" o:ole="">
            <v:imagedata r:id="rId8" o:title=""/>
          </v:shape>
          <w:control r:id="rId33" w:name="TextBox11241331" w:shapeid="_x0000_i1105"/>
        </w:object>
      </w:r>
    </w:p>
    <w:p w:rsidR="007D3741" w:rsidRPr="00852637" w:rsidRDefault="007D3741" w:rsidP="007D3741">
      <w:pPr>
        <w:rPr>
          <w:b/>
        </w:rPr>
      </w:pPr>
      <w:r w:rsidRPr="00852637">
        <w:rPr>
          <w:b/>
          <w:u w:val="single"/>
        </w:rPr>
        <w:t>Part E: Facili</w:t>
      </w:r>
      <w:r w:rsidR="00037160" w:rsidRPr="00852637">
        <w:rPr>
          <w:b/>
          <w:u w:val="single"/>
        </w:rPr>
        <w:t>ties, Equipment, M</w:t>
      </w:r>
      <w:r w:rsidRPr="00852637">
        <w:rPr>
          <w:b/>
          <w:u w:val="single"/>
        </w:rPr>
        <w:t>aterials and Maintenance</w:t>
      </w:r>
    </w:p>
    <w:p w:rsidR="007D3741" w:rsidRPr="00852637" w:rsidRDefault="007D3741" w:rsidP="007D3741">
      <w:pPr>
        <w:rPr>
          <w:b/>
        </w:rPr>
      </w:pPr>
      <w:r w:rsidRPr="00852637">
        <w:rPr>
          <w:b/>
        </w:rPr>
        <w:t>1</w:t>
      </w:r>
      <w:r w:rsidR="00037160" w:rsidRPr="00852637">
        <w:rPr>
          <w:b/>
        </w:rPr>
        <w:t xml:space="preserve">. Identify and discuss current facilities, equipment, materials, and maintenance. Identify and explain additional needs and rationale.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D3741" w:rsidRPr="00852637" w:rsidTr="00DF0365">
        <w:trPr>
          <w:trHeight w:val="140"/>
        </w:trPr>
        <w:tc>
          <w:tcPr>
            <w:tcW w:w="0" w:type="auto"/>
          </w:tcPr>
          <w:p w:rsidR="007D3741" w:rsidRPr="00852637" w:rsidRDefault="00F6176D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D3741" w:rsidRPr="00852637" w:rsidTr="00DF0365">
        <w:trPr>
          <w:trHeight w:val="428"/>
        </w:trPr>
        <w:tc>
          <w:tcPr>
            <w:tcW w:w="0" w:type="auto"/>
          </w:tcPr>
          <w:p w:rsidR="007D3741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D374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D3741" w:rsidRPr="00852637" w:rsidRDefault="007D374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D3741" w:rsidRPr="00852637" w:rsidRDefault="007D3741" w:rsidP="007D3741">
      <w:pPr>
        <w:rPr>
          <w:b/>
        </w:rPr>
      </w:pPr>
      <w:r w:rsidRPr="00852637">
        <w:rPr>
          <w:b/>
        </w:rPr>
        <w:t xml:space="preserve">Comments: </w:t>
      </w:r>
    </w:p>
    <w:p w:rsidR="007D3741" w:rsidRPr="00852637" w:rsidRDefault="008F6C6D" w:rsidP="007D3741">
      <w:pPr>
        <w:rPr>
          <w:b/>
        </w:rPr>
      </w:pPr>
      <w:r w:rsidRPr="00852637">
        <w:rPr>
          <w:b/>
          <w:lang w:eastAsia="ko-KR"/>
        </w:rPr>
        <w:lastRenderedPageBreak/>
        <w:object w:dxaOrig="225" w:dyaOrig="225">
          <v:shape id="_x0000_i1107" type="#_x0000_t75" style="width:451.4pt;height:36.45pt" o:ole="">
            <v:imagedata r:id="rId34" o:title=""/>
          </v:shape>
          <w:control r:id="rId35" w:name="TextBox11241332" w:shapeid="_x0000_i1107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>2. Describe use and currency of technology. Identify projected needs.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E3648C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8F6C6D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09" type="#_x0000_t75" style="width:451.4pt;height:36.45pt" o:ole="">
            <v:imagedata r:id="rId8" o:title=""/>
          </v:shape>
          <w:control r:id="rId36" w:name="TextBox11241333" w:shapeid="_x0000_i1109"/>
        </w:object>
      </w:r>
    </w:p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3. </w:t>
      </w:r>
      <w:r w:rsidR="00F64008" w:rsidRPr="00852637">
        <w:rPr>
          <w:b/>
        </w:rPr>
        <w:t>Support that program receives from industry (if applicable).</w:t>
      </w:r>
      <w:r w:rsidRPr="00852637">
        <w:rPr>
          <w:b/>
        </w:rPr>
        <w:t xml:space="preserve"> 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037160" w:rsidRPr="00852637" w:rsidTr="00DF0365">
        <w:trPr>
          <w:trHeight w:val="140"/>
        </w:trPr>
        <w:tc>
          <w:tcPr>
            <w:tcW w:w="0" w:type="auto"/>
          </w:tcPr>
          <w:p w:rsidR="00037160" w:rsidRPr="00852637" w:rsidRDefault="00A87C7C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037160" w:rsidRPr="00852637" w:rsidTr="00DF0365">
        <w:trPr>
          <w:trHeight w:val="428"/>
        </w:trPr>
        <w:tc>
          <w:tcPr>
            <w:tcW w:w="0" w:type="auto"/>
          </w:tcPr>
          <w:p w:rsidR="00037160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3716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037160" w:rsidRPr="00852637" w:rsidRDefault="0003716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037160" w:rsidRPr="00852637" w:rsidRDefault="00037160" w:rsidP="00037160">
      <w:pPr>
        <w:rPr>
          <w:b/>
        </w:rPr>
      </w:pPr>
      <w:r w:rsidRPr="00852637">
        <w:rPr>
          <w:b/>
        </w:rPr>
        <w:t xml:space="preserve">Comments: </w:t>
      </w:r>
    </w:p>
    <w:p w:rsidR="00037160" w:rsidRPr="00852637" w:rsidRDefault="008F6C6D" w:rsidP="0003716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1" type="#_x0000_t75" style="width:451.4pt;height:36.45pt" o:ole="">
            <v:imagedata r:id="rId37" o:title=""/>
          </v:shape>
          <w:control r:id="rId38" w:name="TextBox11241334" w:shapeid="_x0000_i1111"/>
        </w:object>
      </w:r>
    </w:p>
    <w:p w:rsidR="00A06704" w:rsidRPr="00852637" w:rsidRDefault="00A06704" w:rsidP="00A06704">
      <w:pPr>
        <w:rPr>
          <w:b/>
        </w:rPr>
      </w:pPr>
      <w:r w:rsidRPr="00852637">
        <w:rPr>
          <w:b/>
          <w:u w:val="single"/>
        </w:rPr>
        <w:t>Part F: Future Needs</w:t>
      </w:r>
    </w:p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1. </w:t>
      </w:r>
      <w:r w:rsidR="00C97B53" w:rsidRPr="00852637">
        <w:rPr>
          <w:b/>
        </w:rPr>
        <w:t xml:space="preserve">Current budget: (A) Fund 10, (B) Fund 17, (C) Explain any grants or external funding </w:t>
      </w:r>
      <w:r w:rsidR="002B1BED" w:rsidRPr="00852637">
        <w:rPr>
          <w:b/>
        </w:rPr>
        <w:t>sources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A06704" w:rsidRPr="00852637" w:rsidTr="00DF0365">
        <w:trPr>
          <w:trHeight w:val="140"/>
        </w:trPr>
        <w:tc>
          <w:tcPr>
            <w:tcW w:w="0" w:type="auto"/>
          </w:tcPr>
          <w:p w:rsidR="00A06704" w:rsidRPr="00852637" w:rsidRDefault="00A87C7C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A06704" w:rsidRPr="00852637" w:rsidTr="00DF0365">
        <w:trPr>
          <w:trHeight w:val="428"/>
        </w:trPr>
        <w:tc>
          <w:tcPr>
            <w:tcW w:w="0" w:type="auto"/>
          </w:tcPr>
          <w:p w:rsidR="00A06704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06704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A06704" w:rsidRPr="00852637" w:rsidRDefault="00A06704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A06704" w:rsidRPr="00852637" w:rsidRDefault="00A06704" w:rsidP="00A06704">
      <w:pPr>
        <w:rPr>
          <w:b/>
        </w:rPr>
      </w:pPr>
      <w:r w:rsidRPr="00852637">
        <w:rPr>
          <w:b/>
        </w:rPr>
        <w:t xml:space="preserve">Comments: </w:t>
      </w:r>
    </w:p>
    <w:p w:rsidR="00A06704" w:rsidRPr="00852637" w:rsidRDefault="008F6C6D" w:rsidP="00A06704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3" type="#_x0000_t75" style="width:451.4pt;height:36.45pt" o:ole="">
            <v:imagedata r:id="rId8" o:title=""/>
          </v:shape>
          <w:control r:id="rId39" w:name="TextBox112413321" w:shapeid="_x0000_i1113"/>
        </w:object>
      </w:r>
    </w:p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2. Outside funding sources for which program would be a good candidate. </w:t>
      </w:r>
      <w:r w:rsidR="00390C4E" w:rsidRPr="00852637">
        <w:rPr>
          <w:b/>
        </w:rPr>
        <w:t>Any plans to apply.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2B1BED" w:rsidRPr="00852637" w:rsidTr="00DF0365">
        <w:trPr>
          <w:trHeight w:val="140"/>
        </w:trPr>
        <w:tc>
          <w:tcPr>
            <w:tcW w:w="0" w:type="auto"/>
          </w:tcPr>
          <w:p w:rsidR="002B1BED" w:rsidRPr="00852637" w:rsidRDefault="00A87C7C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2B1BED" w:rsidRPr="00852637" w:rsidTr="00DF0365">
        <w:trPr>
          <w:trHeight w:val="428"/>
        </w:trPr>
        <w:tc>
          <w:tcPr>
            <w:tcW w:w="0" w:type="auto"/>
          </w:tcPr>
          <w:p w:rsidR="002B1BED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1BED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2B1BED" w:rsidRPr="00852637" w:rsidRDefault="002B1BED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2B1BED" w:rsidRPr="00852637" w:rsidRDefault="002B1BED" w:rsidP="002B1BED">
      <w:pPr>
        <w:rPr>
          <w:b/>
        </w:rPr>
      </w:pPr>
      <w:r w:rsidRPr="00852637">
        <w:rPr>
          <w:b/>
        </w:rPr>
        <w:t xml:space="preserve">Comments: </w:t>
      </w:r>
    </w:p>
    <w:p w:rsidR="002B1BED" w:rsidRPr="00852637" w:rsidRDefault="008F6C6D" w:rsidP="002B1BED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5" type="#_x0000_t75" style="width:451.4pt;height:36.45pt" o:ole="">
            <v:imagedata r:id="rId8" o:title=""/>
          </v:shape>
          <w:control r:id="rId40" w:name="TextBox1124133211" w:shapeid="_x0000_i1115"/>
        </w:object>
      </w:r>
    </w:p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3. </w:t>
      </w:r>
      <w:r w:rsidR="00814EB0" w:rsidRPr="00852637">
        <w:rPr>
          <w:b/>
        </w:rPr>
        <w:t>Unmet needs and plans for addressing them. Any addit</w:t>
      </w:r>
      <w:r w:rsidR="00390C4E" w:rsidRPr="00852637">
        <w:rPr>
          <w:b/>
        </w:rPr>
        <w:t>ional resources needed for this.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7C0289" w:rsidRPr="00852637" w:rsidTr="00DF0365">
        <w:trPr>
          <w:trHeight w:val="140"/>
        </w:trPr>
        <w:tc>
          <w:tcPr>
            <w:tcW w:w="0" w:type="auto"/>
          </w:tcPr>
          <w:p w:rsidR="007C0289" w:rsidRPr="00852637" w:rsidRDefault="00A87C7C" w:rsidP="00DF0365">
            <w:pPr>
              <w:rPr>
                <w:b/>
              </w:rPr>
            </w:pPr>
            <w:r>
              <w:rPr>
                <w:b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7C0289" w:rsidRPr="00852637" w:rsidTr="00DF0365">
        <w:trPr>
          <w:trHeight w:val="428"/>
        </w:trPr>
        <w:tc>
          <w:tcPr>
            <w:tcW w:w="0" w:type="auto"/>
          </w:tcPr>
          <w:p w:rsidR="007C0289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0289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7C0289" w:rsidRPr="00852637" w:rsidRDefault="007C0289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7C0289" w:rsidRPr="00852637" w:rsidRDefault="007C0289" w:rsidP="007C0289">
      <w:pPr>
        <w:rPr>
          <w:b/>
        </w:rPr>
      </w:pPr>
      <w:r w:rsidRPr="00852637">
        <w:rPr>
          <w:b/>
        </w:rPr>
        <w:t xml:space="preserve">Comments: </w:t>
      </w:r>
    </w:p>
    <w:bookmarkStart w:id="1" w:name="_GoBack"/>
    <w:p w:rsidR="007C0289" w:rsidRPr="00852637" w:rsidRDefault="008F6C6D" w:rsidP="007C0289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29" type="#_x0000_t75" style="width:451.4pt;height:36.45pt" o:ole="">
            <v:imagedata r:id="rId41" o:title=""/>
          </v:shape>
          <w:control r:id="rId42" w:name="TextBox1124133212" w:shapeid="_x0000_i1129"/>
        </w:object>
      </w:r>
      <w:bookmarkEnd w:id="1"/>
    </w:p>
    <w:p w:rsidR="00814EB0" w:rsidRPr="00852637" w:rsidRDefault="005E7AF3" w:rsidP="00814EB0">
      <w:pPr>
        <w:rPr>
          <w:b/>
        </w:rPr>
      </w:pPr>
      <w:r w:rsidRPr="00852637">
        <w:rPr>
          <w:b/>
        </w:rPr>
        <w:t xml:space="preserve">4. </w:t>
      </w:r>
      <w:r w:rsidR="00170944" w:rsidRPr="00852637">
        <w:rPr>
          <w:b/>
        </w:rPr>
        <w:t>Any needed faculty and staff positions</w:t>
      </w:r>
      <w:r w:rsidRPr="00852637">
        <w:rPr>
          <w:b/>
        </w:rPr>
        <w:t xml:space="preserve"> over the next six years</w:t>
      </w:r>
      <w:r w:rsidR="00170944" w:rsidRPr="00852637">
        <w:rPr>
          <w:b/>
        </w:rPr>
        <w:t xml:space="preserve">. </w:t>
      </w:r>
      <w:r w:rsidR="00E50BCE" w:rsidRPr="00852637">
        <w:rPr>
          <w:b/>
        </w:rPr>
        <w:t>Any needed facilities, equipment, or supplies over the next six years (above and beyond current budget).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814EB0" w:rsidRPr="00852637" w:rsidTr="00DF0365">
        <w:trPr>
          <w:trHeight w:val="140"/>
        </w:trPr>
        <w:tc>
          <w:tcPr>
            <w:tcW w:w="0" w:type="auto"/>
          </w:tcPr>
          <w:p w:rsidR="00814EB0" w:rsidRPr="00852637" w:rsidRDefault="00A87C7C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814EB0" w:rsidRPr="00852637" w:rsidTr="00DF0365">
        <w:trPr>
          <w:trHeight w:val="428"/>
        </w:trPr>
        <w:tc>
          <w:tcPr>
            <w:tcW w:w="0" w:type="auto"/>
          </w:tcPr>
          <w:p w:rsidR="00814EB0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4EB0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814EB0" w:rsidRPr="00852637" w:rsidRDefault="00814EB0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814EB0" w:rsidRPr="00852637" w:rsidRDefault="00814EB0" w:rsidP="00814EB0">
      <w:pPr>
        <w:rPr>
          <w:b/>
        </w:rPr>
      </w:pPr>
      <w:r w:rsidRPr="00852637">
        <w:rPr>
          <w:b/>
        </w:rPr>
        <w:t xml:space="preserve">Comments: </w:t>
      </w:r>
    </w:p>
    <w:p w:rsidR="00814EB0" w:rsidRPr="00852637" w:rsidRDefault="008F6C6D" w:rsidP="00814EB0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19" type="#_x0000_t75" style="width:451.4pt;height:36.45pt" o:ole="">
            <v:imagedata r:id="rId8" o:title=""/>
          </v:shape>
          <w:control r:id="rId43" w:name="TextBox1124133213" w:shapeid="_x0000_i1119"/>
        </w:object>
      </w:r>
    </w:p>
    <w:p w:rsidR="00663C61" w:rsidRPr="00852637" w:rsidRDefault="00663C61" w:rsidP="00663C61">
      <w:pPr>
        <w:rPr>
          <w:b/>
        </w:rPr>
      </w:pPr>
      <w:r w:rsidRPr="00852637">
        <w:rPr>
          <w:b/>
          <w:u w:val="single"/>
        </w:rPr>
        <w:t>Parts H, G, and I</w:t>
      </w:r>
    </w:p>
    <w:p w:rsidR="00663C61" w:rsidRPr="00852637" w:rsidRDefault="00663C61" w:rsidP="00663C61">
      <w:pPr>
        <w:rPr>
          <w:b/>
        </w:rPr>
      </w:pPr>
      <w:r w:rsidRPr="00852637">
        <w:rPr>
          <w:b/>
        </w:rPr>
        <w:t>Additional Information. Annual Reviews. Resource Allocation Table.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Exceptional</w:t>
            </w:r>
          </w:p>
        </w:tc>
      </w:tr>
      <w:tr w:rsidR="00663C61" w:rsidRPr="00852637" w:rsidTr="00DF0365">
        <w:trPr>
          <w:trHeight w:val="140"/>
        </w:trPr>
        <w:tc>
          <w:tcPr>
            <w:tcW w:w="0" w:type="auto"/>
          </w:tcPr>
          <w:p w:rsidR="00663C61" w:rsidRPr="00852637" w:rsidRDefault="00A87C7C" w:rsidP="00DF0365">
            <w:pPr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Adequate</w:t>
            </w:r>
          </w:p>
        </w:tc>
      </w:tr>
      <w:tr w:rsidR="00663C61" w:rsidRPr="00852637" w:rsidTr="00DF0365">
        <w:trPr>
          <w:trHeight w:val="428"/>
        </w:trPr>
        <w:tc>
          <w:tcPr>
            <w:tcW w:w="0" w:type="auto"/>
          </w:tcPr>
          <w:p w:rsidR="00663C61" w:rsidRPr="00852637" w:rsidRDefault="008F6C6D" w:rsidP="00DF0365">
            <w:pPr>
              <w:rPr>
                <w:b/>
              </w:rPr>
            </w:pPr>
            <w:r w:rsidRPr="00852637">
              <w:rPr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3C61" w:rsidRPr="00852637">
              <w:rPr>
                <w:b/>
              </w:rPr>
              <w:instrText xml:space="preserve"> FORMCHECKBOX </w:instrText>
            </w:r>
            <w:r w:rsidRPr="00852637">
              <w:rPr>
                <w:b/>
              </w:rPr>
            </w:r>
            <w:r w:rsidRPr="00852637">
              <w:rPr>
                <w:b/>
              </w:rPr>
              <w:fldChar w:fldCharType="end"/>
            </w:r>
          </w:p>
        </w:tc>
        <w:tc>
          <w:tcPr>
            <w:tcW w:w="0" w:type="auto"/>
          </w:tcPr>
          <w:p w:rsidR="00663C61" w:rsidRPr="00852637" w:rsidRDefault="00663C61" w:rsidP="00DF0365">
            <w:pPr>
              <w:rPr>
                <w:b/>
              </w:rPr>
            </w:pPr>
            <w:r w:rsidRPr="00852637">
              <w:rPr>
                <w:b/>
              </w:rPr>
              <w:t>Inadequate or Incomplete</w:t>
            </w:r>
          </w:p>
        </w:tc>
      </w:tr>
    </w:tbl>
    <w:p w:rsidR="00663C61" w:rsidRPr="00852637" w:rsidRDefault="00663C61" w:rsidP="00663C61">
      <w:pPr>
        <w:rPr>
          <w:b/>
        </w:rPr>
      </w:pPr>
      <w:r w:rsidRPr="00852637">
        <w:rPr>
          <w:b/>
        </w:rPr>
        <w:t xml:space="preserve">Comments: </w:t>
      </w:r>
    </w:p>
    <w:p w:rsidR="00022D0D" w:rsidRPr="00852637" w:rsidRDefault="008F6C6D" w:rsidP="00B61691">
      <w:pPr>
        <w:rPr>
          <w:b/>
        </w:rPr>
      </w:pPr>
      <w:r w:rsidRPr="00852637">
        <w:rPr>
          <w:b/>
          <w:lang w:eastAsia="ko-KR"/>
        </w:rPr>
        <w:object w:dxaOrig="225" w:dyaOrig="225">
          <v:shape id="_x0000_i1121" type="#_x0000_t75" style="width:451.4pt;height:36.45pt" o:ole="">
            <v:imagedata r:id="rId8" o:title=""/>
          </v:shape>
          <w:control r:id="rId44" w:name="TextBox1124133215" w:shapeid="_x0000_i1121"/>
        </w:object>
      </w:r>
    </w:p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  <w:u w:val="single"/>
        </w:rPr>
        <w:t>OVERALL SUMMARY</w:t>
      </w:r>
      <w:r w:rsidRPr="00852637">
        <w:rPr>
          <w:b/>
          <w:highlight w:val="lightGray"/>
        </w:rPr>
        <w:t xml:space="preserve">: </w:t>
      </w:r>
      <w:r w:rsidR="007C02DD" w:rsidRPr="00852637">
        <w:rPr>
          <w:b/>
          <w:highlight w:val="lightGray"/>
        </w:rPr>
        <w:t>IEC Member’s</w:t>
      </w:r>
      <w:r w:rsidRPr="00852637">
        <w:rPr>
          <w:b/>
          <w:highlight w:val="lightGray"/>
        </w:rPr>
        <w:t xml:space="preserve"> evaluation of </w:t>
      </w:r>
      <w:r w:rsidR="00B96E79" w:rsidRPr="00852637">
        <w:rPr>
          <w:b/>
          <w:highlight w:val="lightGray"/>
        </w:rPr>
        <w:t xml:space="preserve">this </w:t>
      </w:r>
      <w:r w:rsidRPr="00852637">
        <w:rPr>
          <w:b/>
          <w:highlight w:val="lightGray"/>
        </w:rPr>
        <w:t xml:space="preserve">Program Review as a whole. Please include </w:t>
      </w:r>
      <w:r w:rsidR="00D62E6D" w:rsidRPr="00852637">
        <w:rPr>
          <w:b/>
          <w:highlight w:val="lightGray"/>
        </w:rPr>
        <w:t xml:space="preserve">your checkbox rating as well as </w:t>
      </w:r>
      <w:r w:rsidR="00B96E79" w:rsidRPr="00852637">
        <w:rPr>
          <w:b/>
          <w:highlight w:val="lightGray"/>
        </w:rPr>
        <w:t>written comments</w:t>
      </w:r>
      <w:r w:rsidRPr="00852637">
        <w:rPr>
          <w:b/>
          <w:highlight w:val="lightGray"/>
        </w:rPr>
        <w:t>.</w:t>
      </w:r>
    </w:p>
    <w:tbl>
      <w:tblPr>
        <w:tblStyle w:val="TableGrid"/>
        <w:tblW w:w="3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6"/>
        <w:gridCol w:w="3186"/>
      </w:tblGrid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A87C7C" w:rsidP="00DF0365">
            <w:pPr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  <w:highlight w:val="lightGray"/>
              </w:rPr>
              <w:instrText xml:space="preserve"> FORMCHECKBOX </w:instrText>
            </w:r>
            <w:r>
              <w:rPr>
                <w:b/>
                <w:highlight w:val="lightGray"/>
              </w:rPr>
            </w:r>
            <w:r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Exceptional</w:t>
            </w:r>
          </w:p>
        </w:tc>
      </w:tr>
      <w:tr w:rsidR="00B61691" w:rsidRPr="00852637" w:rsidTr="00DF0365">
        <w:trPr>
          <w:trHeight w:val="140"/>
        </w:trPr>
        <w:tc>
          <w:tcPr>
            <w:tcW w:w="0" w:type="auto"/>
          </w:tcPr>
          <w:p w:rsidR="00B61691" w:rsidRPr="00852637" w:rsidRDefault="008F6C6D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Pr="00852637">
              <w:rPr>
                <w:b/>
                <w:highlight w:val="lightGray"/>
              </w:rPr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Adequate</w:t>
            </w:r>
          </w:p>
        </w:tc>
      </w:tr>
      <w:tr w:rsidR="00B61691" w:rsidRPr="00852637" w:rsidTr="00DF0365">
        <w:trPr>
          <w:trHeight w:val="428"/>
        </w:trPr>
        <w:tc>
          <w:tcPr>
            <w:tcW w:w="0" w:type="auto"/>
          </w:tcPr>
          <w:p w:rsidR="00B61691" w:rsidRPr="00852637" w:rsidRDefault="008F6C6D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61691" w:rsidRPr="00852637">
              <w:rPr>
                <w:b/>
                <w:highlight w:val="lightGray"/>
              </w:rPr>
              <w:instrText xml:space="preserve"> FORMCHECKBOX </w:instrText>
            </w:r>
            <w:r w:rsidRPr="00852637">
              <w:rPr>
                <w:b/>
                <w:highlight w:val="lightGray"/>
              </w:rPr>
            </w:r>
            <w:r w:rsidRPr="00852637">
              <w:rPr>
                <w:b/>
                <w:highlight w:val="lightGray"/>
              </w:rPr>
              <w:fldChar w:fldCharType="end"/>
            </w:r>
          </w:p>
        </w:tc>
        <w:tc>
          <w:tcPr>
            <w:tcW w:w="0" w:type="auto"/>
          </w:tcPr>
          <w:p w:rsidR="00B61691" w:rsidRPr="00852637" w:rsidRDefault="00B61691" w:rsidP="00DF0365">
            <w:pPr>
              <w:rPr>
                <w:b/>
                <w:highlight w:val="lightGray"/>
              </w:rPr>
            </w:pPr>
            <w:r w:rsidRPr="00852637">
              <w:rPr>
                <w:b/>
                <w:highlight w:val="lightGray"/>
              </w:rPr>
              <w:t>Inadequate or Incomplete</w:t>
            </w:r>
          </w:p>
        </w:tc>
      </w:tr>
    </w:tbl>
    <w:p w:rsidR="00B61691" w:rsidRPr="00852637" w:rsidRDefault="00B61691" w:rsidP="00B61691">
      <w:pPr>
        <w:rPr>
          <w:b/>
          <w:highlight w:val="lightGray"/>
        </w:rPr>
      </w:pPr>
      <w:r w:rsidRPr="00852637">
        <w:rPr>
          <w:b/>
          <w:highlight w:val="lightGray"/>
        </w:rPr>
        <w:t xml:space="preserve">Comments: </w:t>
      </w:r>
    </w:p>
    <w:p w:rsidR="00BB1F5E" w:rsidRPr="00852637" w:rsidRDefault="008F6C6D">
      <w:pPr>
        <w:rPr>
          <w:b/>
        </w:rPr>
      </w:pPr>
      <w:r w:rsidRPr="00852637">
        <w:rPr>
          <w:b/>
          <w:highlight w:val="lightGray"/>
          <w:lang w:eastAsia="ko-KR"/>
        </w:rPr>
        <w:object w:dxaOrig="225" w:dyaOrig="225">
          <v:shape id="_x0000_i1123" type="#_x0000_t75" style="width:451.4pt;height:36.45pt" o:ole="">
            <v:imagedata r:id="rId45" o:title=""/>
          </v:shape>
          <w:control r:id="rId46" w:name="TextBox11241332141" w:shapeid="_x0000_i1123"/>
        </w:object>
      </w:r>
    </w:p>
    <w:sectPr w:rsidR="00BB1F5E" w:rsidRPr="00852637" w:rsidSect="00B96E79">
      <w:pgSz w:w="12240" w:h="15840"/>
      <w:pgMar w:top="72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6DFB"/>
    <w:multiLevelType w:val="hybridMultilevel"/>
    <w:tmpl w:val="0FAC77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oNotShadeFormData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2C8"/>
    <w:rsid w:val="00022D0D"/>
    <w:rsid w:val="00037160"/>
    <w:rsid w:val="00074AD5"/>
    <w:rsid w:val="000E4733"/>
    <w:rsid w:val="0013564F"/>
    <w:rsid w:val="0014647F"/>
    <w:rsid w:val="00163A99"/>
    <w:rsid w:val="00166F6D"/>
    <w:rsid w:val="00170944"/>
    <w:rsid w:val="00243E32"/>
    <w:rsid w:val="0029634E"/>
    <w:rsid w:val="002A5B18"/>
    <w:rsid w:val="002B1BED"/>
    <w:rsid w:val="002C7556"/>
    <w:rsid w:val="0037328A"/>
    <w:rsid w:val="00390C4E"/>
    <w:rsid w:val="003A6471"/>
    <w:rsid w:val="003F6C25"/>
    <w:rsid w:val="004362FB"/>
    <w:rsid w:val="00436BEF"/>
    <w:rsid w:val="00451DA9"/>
    <w:rsid w:val="004552C4"/>
    <w:rsid w:val="00457D84"/>
    <w:rsid w:val="004B1A6B"/>
    <w:rsid w:val="004D33BC"/>
    <w:rsid w:val="0050784C"/>
    <w:rsid w:val="0055281E"/>
    <w:rsid w:val="005D5E97"/>
    <w:rsid w:val="005E7AF3"/>
    <w:rsid w:val="0061457D"/>
    <w:rsid w:val="0062555D"/>
    <w:rsid w:val="006324C1"/>
    <w:rsid w:val="00634097"/>
    <w:rsid w:val="00650BA1"/>
    <w:rsid w:val="00663C61"/>
    <w:rsid w:val="00682F41"/>
    <w:rsid w:val="006A58E9"/>
    <w:rsid w:val="006D6AAF"/>
    <w:rsid w:val="00792D21"/>
    <w:rsid w:val="00792E2E"/>
    <w:rsid w:val="007C0289"/>
    <w:rsid w:val="007C02DD"/>
    <w:rsid w:val="007D3741"/>
    <w:rsid w:val="007E2BCF"/>
    <w:rsid w:val="0080574C"/>
    <w:rsid w:val="00814EB0"/>
    <w:rsid w:val="00830891"/>
    <w:rsid w:val="00852637"/>
    <w:rsid w:val="00857352"/>
    <w:rsid w:val="008862F6"/>
    <w:rsid w:val="008E63E5"/>
    <w:rsid w:val="008F6C6D"/>
    <w:rsid w:val="009011E0"/>
    <w:rsid w:val="00902246"/>
    <w:rsid w:val="009134F6"/>
    <w:rsid w:val="00957A35"/>
    <w:rsid w:val="009729D6"/>
    <w:rsid w:val="00987A4D"/>
    <w:rsid w:val="00A04900"/>
    <w:rsid w:val="00A06704"/>
    <w:rsid w:val="00A251CA"/>
    <w:rsid w:val="00A56FB0"/>
    <w:rsid w:val="00A806D9"/>
    <w:rsid w:val="00A87C7C"/>
    <w:rsid w:val="00AA061B"/>
    <w:rsid w:val="00AB01EE"/>
    <w:rsid w:val="00AB4588"/>
    <w:rsid w:val="00AD4428"/>
    <w:rsid w:val="00AE4CF7"/>
    <w:rsid w:val="00B131A8"/>
    <w:rsid w:val="00B61691"/>
    <w:rsid w:val="00B662C8"/>
    <w:rsid w:val="00B72805"/>
    <w:rsid w:val="00B83460"/>
    <w:rsid w:val="00B845DB"/>
    <w:rsid w:val="00B903E1"/>
    <w:rsid w:val="00B96E79"/>
    <w:rsid w:val="00BB1F5E"/>
    <w:rsid w:val="00BD6DEC"/>
    <w:rsid w:val="00C16C16"/>
    <w:rsid w:val="00C36BA9"/>
    <w:rsid w:val="00C433A8"/>
    <w:rsid w:val="00C63C0C"/>
    <w:rsid w:val="00C86378"/>
    <w:rsid w:val="00C97B53"/>
    <w:rsid w:val="00CA38EB"/>
    <w:rsid w:val="00CB7B5A"/>
    <w:rsid w:val="00D62E6D"/>
    <w:rsid w:val="00D708F3"/>
    <w:rsid w:val="00D74364"/>
    <w:rsid w:val="00D82A67"/>
    <w:rsid w:val="00D83903"/>
    <w:rsid w:val="00DC3A65"/>
    <w:rsid w:val="00DD0D5B"/>
    <w:rsid w:val="00E02150"/>
    <w:rsid w:val="00E3648C"/>
    <w:rsid w:val="00E42A9F"/>
    <w:rsid w:val="00E46514"/>
    <w:rsid w:val="00E50BCE"/>
    <w:rsid w:val="00E67542"/>
    <w:rsid w:val="00EF791B"/>
    <w:rsid w:val="00F26ED0"/>
    <w:rsid w:val="00F6176D"/>
    <w:rsid w:val="00F64008"/>
    <w:rsid w:val="00F847EA"/>
    <w:rsid w:val="00FC0633"/>
    <w:rsid w:val="00FC2445"/>
    <w:rsid w:val="00FE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5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E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633"/>
    <w:pPr>
      <w:ind w:left="720"/>
      <w:contextualSpacing/>
    </w:pPr>
  </w:style>
  <w:style w:type="table" w:styleId="TableGrid">
    <w:name w:val="Table Grid"/>
    <w:basedOn w:val="TableNormal"/>
    <w:uiPriority w:val="59"/>
    <w:rsid w:val="00FE6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5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E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4.xml"/><Relationship Id="rId18" Type="http://schemas.openxmlformats.org/officeDocument/2006/relationships/image" Target="media/image7.wmf"/><Relationship Id="rId26" Type="http://schemas.openxmlformats.org/officeDocument/2006/relationships/control" Target="activeX/activeX11.xml"/><Relationship Id="rId39" Type="http://schemas.openxmlformats.org/officeDocument/2006/relationships/control" Target="activeX/activeX20.xml"/><Relationship Id="rId21" Type="http://schemas.openxmlformats.org/officeDocument/2006/relationships/control" Target="activeX/activeX8.xml"/><Relationship Id="rId34" Type="http://schemas.openxmlformats.org/officeDocument/2006/relationships/image" Target="media/image13.wmf"/><Relationship Id="rId42" Type="http://schemas.openxmlformats.org/officeDocument/2006/relationships/control" Target="activeX/activeX22.xml"/><Relationship Id="rId47" Type="http://schemas.openxmlformats.org/officeDocument/2006/relationships/fontTable" Target="fontTable.xml"/><Relationship Id="rId50" Type="http://schemas.openxmlformats.org/officeDocument/2006/relationships/customXml" Target="../customXml/item2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9" Type="http://schemas.openxmlformats.org/officeDocument/2006/relationships/control" Target="activeX/activeX13.xml"/><Relationship Id="rId11" Type="http://schemas.openxmlformats.org/officeDocument/2006/relationships/control" Target="activeX/activeX3.xml"/><Relationship Id="rId24" Type="http://schemas.openxmlformats.org/officeDocument/2006/relationships/image" Target="media/image10.wmf"/><Relationship Id="rId32" Type="http://schemas.openxmlformats.org/officeDocument/2006/relationships/control" Target="activeX/activeX15.xml"/><Relationship Id="rId37" Type="http://schemas.openxmlformats.org/officeDocument/2006/relationships/image" Target="media/image14.wmf"/><Relationship Id="rId40" Type="http://schemas.openxmlformats.org/officeDocument/2006/relationships/control" Target="activeX/activeX21.xml"/><Relationship Id="rId45" Type="http://schemas.openxmlformats.org/officeDocument/2006/relationships/image" Target="media/image16.wmf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9.xml"/><Relationship Id="rId28" Type="http://schemas.openxmlformats.org/officeDocument/2006/relationships/control" Target="activeX/activeX12.xml"/><Relationship Id="rId36" Type="http://schemas.openxmlformats.org/officeDocument/2006/relationships/control" Target="activeX/activeX18.xml"/><Relationship Id="rId49" Type="http://schemas.openxmlformats.org/officeDocument/2006/relationships/customXml" Target="../customXml/item1.xml"/><Relationship Id="rId10" Type="http://schemas.openxmlformats.org/officeDocument/2006/relationships/image" Target="media/image3.wmf"/><Relationship Id="rId19" Type="http://schemas.openxmlformats.org/officeDocument/2006/relationships/control" Target="activeX/activeX7.xml"/><Relationship Id="rId31" Type="http://schemas.openxmlformats.org/officeDocument/2006/relationships/control" Target="activeX/activeX14.xml"/><Relationship Id="rId44" Type="http://schemas.openxmlformats.org/officeDocument/2006/relationships/control" Target="activeX/activeX24.xml"/><Relationship Id="rId4" Type="http://schemas.openxmlformats.org/officeDocument/2006/relationships/settings" Target="setting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control" Target="activeX/activeX17.xml"/><Relationship Id="rId43" Type="http://schemas.openxmlformats.org/officeDocument/2006/relationships/control" Target="activeX/activeX23.xml"/><Relationship Id="rId48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customXml" Target="../customXml/item3.xml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5" Type="http://schemas.openxmlformats.org/officeDocument/2006/relationships/control" Target="activeX/activeX10.xml"/><Relationship Id="rId33" Type="http://schemas.openxmlformats.org/officeDocument/2006/relationships/control" Target="activeX/activeX16.xml"/><Relationship Id="rId38" Type="http://schemas.openxmlformats.org/officeDocument/2006/relationships/control" Target="activeX/activeX19.xml"/><Relationship Id="rId46" Type="http://schemas.openxmlformats.org/officeDocument/2006/relationships/control" Target="activeX/activeX25.xml"/><Relationship Id="rId20" Type="http://schemas.openxmlformats.org/officeDocument/2006/relationships/image" Target="media/image8.wmf"/><Relationship Id="rId41" Type="http://schemas.openxmlformats.org/officeDocument/2006/relationships/image" Target="media/image15.wmf"/><Relationship Id="rId1" Type="http://schemas.openxmlformats.org/officeDocument/2006/relationships/numbering" Target="numbering.xml"/><Relationship Id="rId6" Type="http://schemas.openxmlformats.org/officeDocument/2006/relationships/image" Target="media/image1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jeccdOwner xmlns="bd7ffac6-bcc3-4f4c-a254-f6af76117e54">
      <UserInfo>
        <DisplayName/>
        <AccountId xsi:nil="true"/>
        <AccountType/>
      </UserInfo>
    </sjeccdOwner>
    <TaxCatchAllLabel xmlns="59b7bdba-f2c8-45aa-809f-57bbfd2e30dd"/>
    <IconOverlay xmlns="http://schemas.microsoft.com/sharepoint/v4" xsi:nil="true"/>
    <kc6110bfc9ef43d3aa85f9287f399c79 xmlns="59b7bdba-f2c8-45aa-809f-57bbfd2e30dd">
      <Terms xmlns="http://schemas.microsoft.com/office/infopath/2007/PartnerControls">
        <TermInfo xmlns="http://schemas.microsoft.com/office/infopath/2007/PartnerControls">
          <TermName xmlns="http://schemas.microsoft.com/office/infopath/2007/PartnerControls">IEC and Program Review</TermName>
          <TermId xmlns="http://schemas.microsoft.com/office/infopath/2007/PartnerControls">74305206-45d7-4827-ac5c-55b5d7eef816</TermId>
        </TermInfo>
      </Terms>
    </kc6110bfc9ef43d3aa85f9287f399c79>
    <sjeccdRollupDescription xmlns="bd7ffac6-bcc3-4f4c-a254-f6af76117e54" xsi:nil="true"/>
    <TaxCatchAll xmlns="59b7bdba-f2c8-45aa-809f-57bbfd2e30dd">
      <Value>34</Value>
      <Value>1</Value>
    </TaxCatchAll>
    <k60e436164b54aa196d27635423c1081 xmlns="bd7ffac6-bcc3-4f4c-a254-f6af76117e54">
      <Terms xmlns="http://schemas.microsoft.com/office/infopath/2007/PartnerControls">
        <TermInfo xmlns="http://schemas.microsoft.com/office/infopath/2007/PartnerControls">
          <TermName xmlns="http://schemas.microsoft.com/office/infopath/2007/PartnerControls">EVC</TermName>
          <TermId xmlns="http://schemas.microsoft.com/office/infopath/2007/PartnerControls">e0724e3f-4a3d-444b-9655-a7b246ec0a0d</TermId>
        </TermInfo>
      </Terms>
    </k60e436164b54aa196d27635423c1081>
    <sjeccdGroup xmlns="59b7bdba-f2c8-45aa-809f-57bbfd2e30dd">2012-2013 Program Review Feedback</sjeccdGroup>
    <b6v5 xmlns="d394ab7b-a476-4483-8595-f8818f3c6f3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VC Document – Internal" ma:contentTypeID="0x0101008814C87BFF5DCA46B3CDF34E451A114D010054113A5147591E4C99D5CF3A5C94ED93" ma:contentTypeVersion="14" ma:contentTypeDescription="" ma:contentTypeScope="" ma:versionID="7a48fafe7a59157c030809ed0f97b794">
  <xsd:schema xmlns:xsd="http://www.w3.org/2001/XMLSchema" xmlns:xs="http://www.w3.org/2001/XMLSchema" xmlns:p="http://schemas.microsoft.com/office/2006/metadata/properties" xmlns:ns2="59b7bdba-f2c8-45aa-809f-57bbfd2e30dd" xmlns:ns3="bd7ffac6-bcc3-4f4c-a254-f6af76117e54" xmlns:ns4="http://schemas.microsoft.com/sharepoint/v4" xmlns:ns5="d394ab7b-a476-4483-8595-f8818f3c6f3b" targetNamespace="http://schemas.microsoft.com/office/2006/metadata/properties" ma:root="true" ma:fieldsID="a9b373c7f454b3b4a6e64d7bb5ece86d" ns2:_="" ns3:_="" ns4:_="" ns5:_="">
    <xsd:import namespace="59b7bdba-f2c8-45aa-809f-57bbfd2e30dd"/>
    <xsd:import namespace="bd7ffac6-bcc3-4f4c-a254-f6af76117e54"/>
    <xsd:import namespace="http://schemas.microsoft.com/sharepoint/v4"/>
    <xsd:import namespace="d394ab7b-a476-4483-8595-f8818f3c6f3b"/>
    <xsd:element name="properties">
      <xsd:complexType>
        <xsd:sequence>
          <xsd:element name="documentManagement">
            <xsd:complexType>
              <xsd:all>
                <xsd:element ref="ns2:sjeccdGroup" minOccurs="0"/>
                <xsd:element ref="ns3:sjeccdOwner" minOccurs="0"/>
                <xsd:element ref="ns3:sjeccdRollupDescription" minOccurs="0"/>
                <xsd:element ref="ns2:TaxCatchAll" minOccurs="0"/>
                <xsd:element ref="ns2:TaxCatchAllLabel" minOccurs="0"/>
                <xsd:element ref="ns3:k60e436164b54aa196d27635423c1081" minOccurs="0"/>
                <xsd:element ref="ns2:kc6110bfc9ef43d3aa85f9287f399c79" minOccurs="0"/>
                <xsd:element ref="ns4:IconOverlay" minOccurs="0"/>
                <xsd:element ref="ns5:b6v5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b7bdba-f2c8-45aa-809f-57bbfd2e30dd" elementFormDefault="qualified">
    <xsd:import namespace="http://schemas.microsoft.com/office/2006/documentManagement/types"/>
    <xsd:import namespace="http://schemas.microsoft.com/office/infopath/2007/PartnerControls"/>
    <xsd:element name="sjeccdGroup" ma:index="2" nillable="true" ma:displayName="Group" ma:internalName="sjeccdGroup">
      <xsd:simpleType>
        <xsd:restriction base="dms:Text">
          <xsd:maxLength value="255"/>
        </xsd:restriction>
      </xsd:simpleType>
    </xsd:element>
    <xsd:element name="TaxCatchAll" ma:index="8" nillable="true" ma:displayName="Taxonomy Catch All Column" ma:hidden="true" ma:list="{8f99aee4-a71b-4dc1-8143-ce2cbaeb954e}" ma:internalName="TaxCatchAll" ma:readOnly="false" ma:showField="CatchAllData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f99aee4-a71b-4dc1-8143-ce2cbaeb954e}" ma:internalName="TaxCatchAllLabel" ma:readOnly="false" ma:showField="CatchAllDataLabel" ma:web="59b7bdba-f2c8-45aa-809f-57bbfd2e30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c6110bfc9ef43d3aa85f9287f399c79" ma:index="15" ma:taxonomy="true" ma:internalName="kc6110bfc9ef43d3aa85f9287f399c79" ma:taxonomyFieldName="sjeccdShowOn" ma:displayName="Show On" ma:readOnly="false" ma:default="" ma:fieldId="{4c6110bf-c9ef-43d3-aa85-f9287f399c79}" ma:taxonomyMulti="true" ma:sspId="e0278837-e986-4e34-88a4-5576576461a7" ma:termSetId="6172037c-5aa4-4684-a242-fa1d07a24c9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ffac6-bcc3-4f4c-a254-f6af76117e54" elementFormDefault="qualified">
    <xsd:import namespace="http://schemas.microsoft.com/office/2006/documentManagement/types"/>
    <xsd:import namespace="http://schemas.microsoft.com/office/infopath/2007/PartnerControls"/>
    <xsd:element name="sjeccdOwner" ma:index="3" nillable="true" ma:displayName="Owner" ma:list="UserInfo" ma:SharePointGroup="0" ma:internalName="sjeccd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jeccdRollupDescription" ma:index="6" nillable="true" ma:displayName="Rollup Description" ma:internalName="sjeccdRollupDescription">
      <xsd:simpleType>
        <xsd:restriction base="dms:Note">
          <xsd:maxLength value="255"/>
        </xsd:restriction>
      </xsd:simpleType>
    </xsd:element>
    <xsd:element name="k60e436164b54aa196d27635423c1081" ma:index="10" nillable="true" ma:taxonomy="true" ma:internalName="k60e436164b54aa196d27635423c1081" ma:taxonomyFieldName="sjeccdEntity" ma:displayName="Entity" ma:readOnly="false" ma:default="" ma:fieldId="{460e4361-64b5-4aa1-96d2-7635423c1081}" ma:sspId="e0278837-e986-4e34-88a4-5576576461a7" ma:termSetId="9f4feb61-58b3-49a1-9c6c-81571ec8445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7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4ab7b-a476-4483-8595-f8818f3c6f3b" elementFormDefault="qualified">
    <xsd:import namespace="http://schemas.microsoft.com/office/2006/documentManagement/types"/>
    <xsd:import namespace="http://schemas.microsoft.com/office/infopath/2007/PartnerControls"/>
    <xsd:element name="b6v5" ma:index="18" nillable="true" ma:displayName="Date and Time" ma:internalName="b6v5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151239-FC7A-44E6-BFB3-611F2183D3A4}"/>
</file>

<file path=customXml/itemProps2.xml><?xml version="1.0" encoding="utf-8"?>
<ds:datastoreItem xmlns:ds="http://schemas.openxmlformats.org/officeDocument/2006/customXml" ds:itemID="{689613F7-4392-4072-8B1A-7ADC3092EF31}"/>
</file>

<file path=customXml/itemProps3.xml><?xml version="1.0" encoding="utf-8"?>
<ds:datastoreItem xmlns:ds="http://schemas.openxmlformats.org/officeDocument/2006/customXml" ds:itemID="{E9F5CA4B-6BF1-4DA6-AE74-B0E6A04046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974</Words>
  <Characters>5552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SJECCD</Company>
  <LinksUpToDate>false</LinksUpToDate>
  <CharactersWithSpaces>6513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</dc:title>
  <dc:creator>Chaggi</dc:creator>
  <cp:lastModifiedBy>Media</cp:lastModifiedBy>
  <cp:revision>2</cp:revision>
  <cp:lastPrinted>2013-03-04T20:27:00Z</cp:lastPrinted>
  <dcterms:created xsi:type="dcterms:W3CDTF">2013-03-04T20:29:00Z</dcterms:created>
  <dcterms:modified xsi:type="dcterms:W3CDTF">2013-03-04T20:29:00Z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0x0101008814C87BFF5DCA46B3CDF34E451A114D010054113A5147591E4C99D5CF3A5C94ED93</vt:lpwstr>
  </property>
  <property fmtid="{D5CDD505-2E9C-101B-9397-08002B2CF9AE}" pid="3" name="sjeccdEntity">
    <vt:lpwstr>1;#EVC|e0724e3f-4a3d-444b-9655-a7b246ec0a0d</vt:lpwstr>
  </property>
  <property fmtid="{D5CDD505-2E9C-101B-9397-08002B2CF9AE}" pid="4" name="sjeccdShowOn">
    <vt:lpwstr>34;#IEC and Program Review|74305206-45d7-4827-ac5c-55b5d7eef816</vt:lpwstr>
  </property>
</Properties>
</file>